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A6CDC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6996B2A5" wp14:editId="555050D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EFCC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21340D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7AC6CC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D6BA6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4B90736" w14:textId="77777777" w:rsidR="001A206B" w:rsidRPr="00490F7E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bCs/>
          <w:color w:val="000000"/>
          <w:sz w:val="48"/>
          <w:szCs w:val="48"/>
        </w:rPr>
      </w:pPr>
      <w:r w:rsidRPr="00490F7E">
        <w:rPr>
          <w:rFonts w:eastAsia="Times New Roman" w:cs="Times New Roman"/>
          <w:bCs/>
          <w:color w:val="000000"/>
          <w:sz w:val="48"/>
          <w:szCs w:val="48"/>
        </w:rPr>
        <w:t>Инструкция по охране труда</w:t>
      </w:r>
    </w:p>
    <w:p w14:paraId="095672A5" w14:textId="77777777" w:rsidR="001A206B" w:rsidRPr="00490F7E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bCs/>
          <w:color w:val="000000"/>
          <w:sz w:val="52"/>
          <w:szCs w:val="52"/>
        </w:rPr>
      </w:pPr>
    </w:p>
    <w:p w14:paraId="5478D71E" w14:textId="77777777" w:rsidR="001E3697" w:rsidRPr="00490F7E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bCs/>
          <w:sz w:val="40"/>
          <w:szCs w:val="40"/>
        </w:rPr>
      </w:pPr>
      <w:r w:rsidRPr="00490F7E">
        <w:rPr>
          <w:rFonts w:eastAsia="Times New Roman" w:cs="Times New Roman"/>
          <w:bCs/>
          <w:color w:val="000000"/>
          <w:sz w:val="40"/>
          <w:szCs w:val="40"/>
        </w:rPr>
        <w:t>компетенции</w:t>
      </w:r>
      <w:r w:rsidR="00004270" w:rsidRPr="00490F7E">
        <w:rPr>
          <w:rFonts w:eastAsia="Times New Roman" w:cs="Times New Roman"/>
          <w:bCs/>
          <w:color w:val="000000"/>
          <w:sz w:val="40"/>
          <w:szCs w:val="40"/>
        </w:rPr>
        <w:t xml:space="preserve"> </w:t>
      </w:r>
      <w:r w:rsidR="003B482E" w:rsidRPr="00490F7E">
        <w:rPr>
          <w:rFonts w:eastAsia="Times New Roman" w:cs="Times New Roman"/>
          <w:bCs/>
          <w:color w:val="000000"/>
          <w:sz w:val="40"/>
          <w:szCs w:val="40"/>
        </w:rPr>
        <w:t>«</w:t>
      </w:r>
      <w:r w:rsidR="003B482E" w:rsidRPr="00490F7E">
        <w:rPr>
          <w:rFonts w:eastAsia="Times New Roman" w:cs="Times New Roman"/>
          <w:bCs/>
          <w:sz w:val="40"/>
          <w:szCs w:val="40"/>
          <w:lang w:eastAsia="zh-CN"/>
        </w:rPr>
        <w:t>Управление перевозочным процессом на железнодорожном транспорте</w:t>
      </w:r>
      <w:r w:rsidR="003B482E" w:rsidRPr="00490F7E">
        <w:rPr>
          <w:rFonts w:eastAsia="Times New Roman" w:cs="Times New Roman"/>
          <w:bCs/>
          <w:color w:val="000000"/>
          <w:sz w:val="40"/>
          <w:szCs w:val="40"/>
        </w:rPr>
        <w:t>»</w:t>
      </w:r>
    </w:p>
    <w:p w14:paraId="3AE17610" w14:textId="04E6B44B" w:rsidR="001E3697" w:rsidRDefault="00490F7E" w:rsidP="001E3697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bCs/>
          <w:sz w:val="36"/>
          <w:szCs w:val="36"/>
        </w:rPr>
      </w:pPr>
      <w:r w:rsidRPr="00490F7E">
        <w:rPr>
          <w:rFonts w:eastAsia="Times New Roman" w:cs="Times New Roman"/>
          <w:bCs/>
          <w:sz w:val="36"/>
          <w:szCs w:val="36"/>
          <w:u w:val="single"/>
        </w:rPr>
        <w:t>регионального</w:t>
      </w:r>
      <w:r w:rsidR="001E3697" w:rsidRPr="00490F7E">
        <w:rPr>
          <w:rFonts w:eastAsia="Times New Roman" w:cs="Times New Roman"/>
          <w:bCs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4BBD6515" w14:textId="3295B46C" w:rsidR="00490F7E" w:rsidRDefault="00490F7E" w:rsidP="00490F7E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______</w:t>
      </w:r>
      <w:r w:rsidR="00F33820">
        <w:rPr>
          <w:rFonts w:eastAsia="Times New Roman" w:cs="Times New Roman"/>
          <w:color w:val="000000"/>
          <w:sz w:val="36"/>
          <w:szCs w:val="36"/>
          <w:u w:val="single"/>
        </w:rPr>
        <w:t>Орловская область</w:t>
      </w:r>
      <w:bookmarkStart w:id="0" w:name="_GoBack"/>
      <w:bookmarkEnd w:id="0"/>
      <w:r>
        <w:rPr>
          <w:rFonts w:eastAsia="Times New Roman" w:cs="Times New Roman"/>
          <w:color w:val="000000"/>
          <w:sz w:val="36"/>
          <w:szCs w:val="36"/>
          <w:u w:val="single"/>
        </w:rPr>
        <w:t>____</w:t>
      </w:r>
    </w:p>
    <w:p w14:paraId="3BDBA634" w14:textId="77777777" w:rsidR="00490F7E" w:rsidRDefault="00490F7E" w:rsidP="00490F7E">
      <w:pP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7483EEFB" w14:textId="77777777" w:rsidR="00490F7E" w:rsidRDefault="00490F7E" w:rsidP="00490F7E">
      <w:pPr>
        <w:spacing w:line="240" w:lineRule="auto"/>
        <w:rPr>
          <w:rFonts w:eastAsia="Times New Roman" w:cs="Times New Roman"/>
          <w:color w:val="000000"/>
        </w:rPr>
      </w:pPr>
    </w:p>
    <w:p w14:paraId="219F632F" w14:textId="77777777" w:rsidR="00490F7E" w:rsidRPr="00490F7E" w:rsidRDefault="00490F7E" w:rsidP="001E3697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bCs/>
          <w:sz w:val="36"/>
          <w:szCs w:val="36"/>
        </w:rPr>
      </w:pPr>
    </w:p>
    <w:p w14:paraId="767B0752" w14:textId="77777777" w:rsidR="001E3697" w:rsidRPr="00490F7E" w:rsidRDefault="001E3697" w:rsidP="001E3697">
      <w:pPr>
        <w:autoSpaceDE w:val="0"/>
        <w:autoSpaceDN w:val="0"/>
        <w:adjustRightInd w:val="0"/>
        <w:spacing w:line="240" w:lineRule="auto"/>
        <w:outlineLvl w:val="9"/>
        <w:rPr>
          <w:rFonts w:ascii="AppleSystemUIFont" w:hAnsi="AppleSystemUIFont" w:cs="AppleSystemUIFont"/>
          <w:bCs/>
          <w:position w:val="0"/>
          <w:sz w:val="26"/>
          <w:szCs w:val="26"/>
          <w:lang w:eastAsia="zh-CN"/>
        </w:rPr>
      </w:pPr>
    </w:p>
    <w:p w14:paraId="68D4C7E0" w14:textId="77777777" w:rsidR="001A206B" w:rsidRPr="00490F7E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04DC94" w14:textId="77777777" w:rsidR="001A206B" w:rsidRPr="00490F7E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8EEB7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EB011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952A7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8BEF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0DA0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68D2D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6DB14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37317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70491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B0C20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1196F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9293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0F189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3045F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F98D3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AA8DE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13CA5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462E2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C99962" w14:textId="482CA61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490F7E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7F634AF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1F3F2D3D" w14:textId="77777777" w:rsidR="001A206B" w:rsidRDefault="005F7D7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5B7326F" w14:textId="77777777" w:rsidR="001A206B" w:rsidRDefault="00F338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016ABC8" w14:textId="77777777" w:rsidR="001A206B" w:rsidRDefault="00F338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30C9013B" w14:textId="2C613E57" w:rsidR="001A206B" w:rsidRDefault="00F338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611B0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2A410BBA" w14:textId="2C6059BD" w:rsidR="001A206B" w:rsidRDefault="00F338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0611B0"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14:paraId="1C6BA980" w14:textId="7570C33F" w:rsidR="001A206B" w:rsidRDefault="00F338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611B0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69525F8D" w14:textId="4AE5BD99" w:rsidR="001A206B" w:rsidRDefault="00F338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5F7D79">
            <w:fldChar w:fldCharType="end"/>
          </w:r>
          <w:r w:rsidR="000611B0">
            <w:t>8</w:t>
          </w:r>
        </w:p>
      </w:sdtContent>
    </w:sdt>
    <w:p w14:paraId="18288C1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692854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E10B0F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62C7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98FBC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FF495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4ACC0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54918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60B1F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97AE6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70AEB0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E65EA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CB007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DDCB7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D3863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6D010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1B53A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65BD2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159E6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6B12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C15C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0C044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0CE5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D2BA3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3EB0B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770E230F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 w:rsidRPr="00AA3935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463FAB2" w14:textId="6688144C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490F7E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0611B0" w:rsidRPr="00AA393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74F0F" w:rsidRPr="00AA3935">
        <w:rPr>
          <w:rFonts w:eastAsia="Times New Roman" w:cs="Times New Roman"/>
          <w:color w:val="000000"/>
          <w:sz w:val="28"/>
          <w:szCs w:val="28"/>
        </w:rPr>
        <w:t>этапа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A3935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="000611B0">
        <w:rPr>
          <w:rFonts w:eastAsia="Times New Roman" w:cs="Times New Roman"/>
          <w:color w:val="000000"/>
          <w:sz w:val="28"/>
          <w:szCs w:val="28"/>
        </w:rPr>
        <w:t xml:space="preserve">                    </w:t>
      </w:r>
      <w:r w:rsidR="00584FB3" w:rsidRPr="00AA3935"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«Профессионалы» в 20</w:t>
      </w:r>
      <w:r w:rsidR="00A74F0F" w:rsidRPr="00AA3935">
        <w:rPr>
          <w:rFonts w:eastAsia="Times New Roman" w:cs="Times New Roman"/>
          <w:color w:val="000000"/>
          <w:sz w:val="28"/>
          <w:szCs w:val="28"/>
        </w:rPr>
        <w:t>2</w:t>
      </w:r>
      <w:r w:rsidR="00490F7E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AA3935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AA3935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3A956F6F" w14:textId="6FC9A81E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06B03" w:rsidRPr="00AA3935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AA393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A3935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AA3935">
        <w:rPr>
          <w:rFonts w:eastAsia="Times New Roman" w:cs="Times New Roman"/>
          <w:color w:val="000000"/>
          <w:sz w:val="28"/>
          <w:szCs w:val="28"/>
        </w:rPr>
        <w:t>2</w:t>
      </w:r>
      <w:r w:rsidR="00490F7E">
        <w:rPr>
          <w:rFonts w:eastAsia="Times New Roman" w:cs="Times New Roman"/>
          <w:color w:val="000000"/>
          <w:sz w:val="28"/>
          <w:szCs w:val="28"/>
        </w:rPr>
        <w:t>5</w:t>
      </w:r>
      <w:r w:rsidR="00A74F0F" w:rsidRPr="00AA393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A3935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компетенции </w:t>
      </w:r>
      <w:r w:rsidR="003B482E" w:rsidRPr="00AA3935">
        <w:rPr>
          <w:rFonts w:eastAsia="Times New Roman" w:cs="Times New Roman"/>
          <w:color w:val="000000"/>
          <w:sz w:val="28"/>
          <w:szCs w:val="28"/>
        </w:rPr>
        <w:t>«</w:t>
      </w:r>
      <w:r w:rsidR="003B482E" w:rsidRPr="00AA3935">
        <w:rPr>
          <w:rFonts w:eastAsia="Times New Roman" w:cs="Times New Roman"/>
          <w:sz w:val="28"/>
          <w:szCs w:val="28"/>
          <w:lang w:eastAsia="zh-CN"/>
        </w:rPr>
        <w:t>Управление перевозочным процессом на железнодорожном транспорте</w:t>
      </w:r>
      <w:r w:rsidR="003B482E" w:rsidRPr="00AA3935">
        <w:rPr>
          <w:rFonts w:eastAsia="Times New Roman" w:cs="Times New Roman"/>
          <w:color w:val="000000"/>
          <w:sz w:val="28"/>
          <w:szCs w:val="28"/>
        </w:rPr>
        <w:t>»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11E0B70A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74DAB992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A3935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60E0610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 xml:space="preserve">2.1 </w:t>
      </w:r>
      <w:r w:rsidR="009E2987">
        <w:rPr>
          <w:rFonts w:eastAsia="Times New Roman" w:cs="Times New Roman"/>
          <w:color w:val="000000"/>
          <w:sz w:val="28"/>
          <w:szCs w:val="28"/>
        </w:rPr>
        <w:t>Инструкция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разработан</w:t>
      </w:r>
      <w:r w:rsidR="009E2987">
        <w:rPr>
          <w:rFonts w:eastAsia="Times New Roman" w:cs="Times New Roman"/>
          <w:color w:val="000000"/>
          <w:sz w:val="28"/>
          <w:szCs w:val="28"/>
        </w:rPr>
        <w:t>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на основании следующих документов и источников:</w:t>
      </w:r>
    </w:p>
    <w:p w14:paraId="630B3634" w14:textId="77777777" w:rsidR="00A06B03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2.1.1</w:t>
      </w:r>
      <w:r w:rsidR="00A06B03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402B510B" w14:textId="7A378694" w:rsidR="003B482E" w:rsidDel="000611B0" w:rsidRDefault="003B482E" w:rsidP="000611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ins w:id="4" w:author="FilenkoNaV" w:date="2024-08-19T10:52:00Z"/>
          <w:del w:id="5" w:author="Дамеловская Татьяна Александровна" w:date="2024-10-01T15:46:00Z"/>
          <w:rFonts w:cs="Times New Roman"/>
          <w:sz w:val="28"/>
          <w:szCs w:val="28"/>
        </w:rPr>
      </w:pPr>
    </w:p>
    <w:p w14:paraId="58D0D8E7" w14:textId="46302BCC" w:rsidR="00DA6BAA" w:rsidRPr="00DA6BAA" w:rsidRDefault="00DA6BAA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  <w:rPrChange w:id="6" w:author="FilenkoNaV" w:date="2024-08-19T10:52:00Z">
            <w:rPr>
              <w:rFonts w:cs="Times New Roman"/>
              <w:strike/>
              <w:sz w:val="28"/>
              <w:szCs w:val="28"/>
            </w:rPr>
          </w:rPrChange>
        </w:rPr>
      </w:pPr>
      <w:ins w:id="7" w:author="FilenkoNaV" w:date="2024-08-19T10:52:00Z">
        <w:r>
          <w:rPr>
            <w:rFonts w:cs="Times New Roman"/>
            <w:sz w:val="28"/>
            <w:szCs w:val="28"/>
          </w:rPr>
          <w:t>2.</w:t>
        </w:r>
        <w:del w:id="8" w:author="Юшина Ольга Геннадиевна" w:date="2024-08-22T23:17:00Z">
          <w:r w:rsidDel="00B13E6A">
            <w:rPr>
              <w:rFonts w:cs="Times New Roman"/>
              <w:sz w:val="28"/>
              <w:szCs w:val="28"/>
            </w:rPr>
            <w:delText>2</w:delText>
          </w:r>
        </w:del>
      </w:ins>
      <w:ins w:id="9" w:author="Юшина Ольга Геннадиевна" w:date="2024-08-22T23:17:00Z">
        <w:r w:rsidR="00B13E6A">
          <w:rPr>
            <w:rFonts w:cs="Times New Roman"/>
            <w:sz w:val="28"/>
            <w:szCs w:val="28"/>
          </w:rPr>
          <w:t>1</w:t>
        </w:r>
      </w:ins>
      <w:ins w:id="10" w:author="FilenkoNaV" w:date="2024-08-19T10:52:00Z">
        <w:r>
          <w:rPr>
            <w:rFonts w:cs="Times New Roman"/>
            <w:sz w:val="28"/>
            <w:szCs w:val="28"/>
          </w:rPr>
          <w:t xml:space="preserve">.2. Правила по охране труда в хозяйстве </w:t>
        </w:r>
      </w:ins>
      <w:ins w:id="11" w:author="FilenkoNaV" w:date="2024-08-19T10:55:00Z">
        <w:r w:rsidRPr="00DA6BAA">
          <w:rPr>
            <w:rFonts w:cs="Times New Roman"/>
            <w:sz w:val="28"/>
            <w:szCs w:val="28"/>
          </w:rPr>
          <w:t xml:space="preserve">ОАО </w:t>
        </w:r>
      </w:ins>
      <w:r w:rsidR="000611B0">
        <w:rPr>
          <w:rFonts w:cs="Times New Roman"/>
          <w:sz w:val="28"/>
          <w:szCs w:val="28"/>
        </w:rPr>
        <w:t>«</w:t>
      </w:r>
      <w:ins w:id="12" w:author="FilenkoNaV" w:date="2024-08-19T10:55:00Z">
        <w:r w:rsidRPr="00DA6BAA">
          <w:rPr>
            <w:rFonts w:cs="Times New Roman"/>
            <w:sz w:val="28"/>
            <w:szCs w:val="28"/>
          </w:rPr>
          <w:t>РЖД</w:t>
        </w:r>
      </w:ins>
      <w:r w:rsidR="000611B0">
        <w:rPr>
          <w:rFonts w:cs="Times New Roman"/>
          <w:sz w:val="28"/>
          <w:szCs w:val="28"/>
        </w:rPr>
        <w:t>»</w:t>
      </w:r>
      <w:ins w:id="13" w:author="FilenkoNaV" w:date="2024-08-19T10:55:00Z">
        <w:r>
          <w:rPr>
            <w:rFonts w:cs="Times New Roman"/>
            <w:sz w:val="28"/>
            <w:szCs w:val="28"/>
          </w:rPr>
          <w:t xml:space="preserve">, утвержденные </w:t>
        </w:r>
      </w:ins>
      <w:ins w:id="14" w:author="FilenkoNaV" w:date="2024-08-19T10:56:00Z">
        <w:r>
          <w:rPr>
            <w:rFonts w:cs="Times New Roman"/>
            <w:sz w:val="28"/>
            <w:szCs w:val="28"/>
          </w:rPr>
          <w:t>р</w:t>
        </w:r>
        <w:r w:rsidRPr="00DA6BAA">
          <w:rPr>
            <w:rFonts w:cs="Times New Roman"/>
            <w:sz w:val="28"/>
            <w:szCs w:val="28"/>
          </w:rPr>
          <w:t xml:space="preserve">аспоряжение ОАО </w:t>
        </w:r>
      </w:ins>
      <w:r w:rsidR="000611B0">
        <w:rPr>
          <w:rFonts w:cs="Times New Roman"/>
          <w:sz w:val="28"/>
          <w:szCs w:val="28"/>
        </w:rPr>
        <w:t>«</w:t>
      </w:r>
      <w:ins w:id="15" w:author="FilenkoNaV" w:date="2024-08-19T10:56:00Z">
        <w:r w:rsidRPr="00DA6BAA">
          <w:rPr>
            <w:rFonts w:cs="Times New Roman"/>
            <w:sz w:val="28"/>
            <w:szCs w:val="28"/>
          </w:rPr>
          <w:t>РЖД</w:t>
        </w:r>
      </w:ins>
      <w:r w:rsidR="000611B0">
        <w:rPr>
          <w:rFonts w:cs="Times New Roman"/>
          <w:sz w:val="28"/>
          <w:szCs w:val="28"/>
        </w:rPr>
        <w:t>»</w:t>
      </w:r>
      <w:ins w:id="16" w:author="FilenkoNaV" w:date="2024-08-19T10:56:00Z">
        <w:r w:rsidRPr="00DA6BAA">
          <w:rPr>
            <w:rFonts w:cs="Times New Roman"/>
            <w:sz w:val="28"/>
            <w:szCs w:val="28"/>
          </w:rPr>
          <w:t xml:space="preserve"> от 30.12.2022 N 3604/р</w:t>
        </w:r>
        <w:r>
          <w:rPr>
            <w:rFonts w:cs="Times New Roman"/>
            <w:sz w:val="28"/>
            <w:szCs w:val="28"/>
          </w:rPr>
          <w:t>.</w:t>
        </w:r>
      </w:ins>
    </w:p>
    <w:p w14:paraId="5F1E01D0" w14:textId="77777777" w:rsidR="00DA6BAA" w:rsidRPr="00DA6BAA" w:rsidDel="00B13E6A" w:rsidRDefault="00DA6BAA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del w:id="17" w:author="Юшина Ольга Геннадиевна" w:date="2024-08-22T23:17:00Z"/>
          <w:rFonts w:eastAsia="Times New Roman" w:cs="Times New Roman"/>
          <w:strike/>
          <w:color w:val="000000"/>
          <w:sz w:val="28"/>
          <w:szCs w:val="28"/>
          <w:u w:val="single"/>
        </w:rPr>
      </w:pPr>
    </w:p>
    <w:p w14:paraId="1D3877FC" w14:textId="4123B147" w:rsidR="003B482E" w:rsidRPr="00AA3935" w:rsidRDefault="003B482E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2.1.3. Положение о дисциплине работников железнодорожного транспорта</w:t>
      </w:r>
      <w:r w:rsidR="000611B0">
        <w:rPr>
          <w:rFonts w:cs="Times New Roman"/>
          <w:sz w:val="28"/>
          <w:szCs w:val="28"/>
        </w:rPr>
        <w:t>.</w:t>
      </w:r>
    </w:p>
    <w:p w14:paraId="1A5FB5D9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4CFFB41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8" w:name="_heading=h.2et92p0"/>
      <w:bookmarkEnd w:id="18"/>
      <w:r w:rsidRPr="00AA3935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9E6DA03" w14:textId="4052FBAC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Pr="000611B0">
        <w:rPr>
          <w:rFonts w:eastAsia="Times New Roman" w:cs="Times New Roman"/>
          <w:color w:val="000000"/>
          <w:sz w:val="28"/>
          <w:szCs w:val="28"/>
        </w:rPr>
        <w:t>«</w:t>
      </w:r>
      <w:r w:rsidR="003B482E" w:rsidRPr="000611B0">
        <w:rPr>
          <w:rFonts w:eastAsia="Times New Roman" w:cs="Times New Roman"/>
          <w:sz w:val="28"/>
          <w:szCs w:val="28"/>
          <w:lang w:eastAsia="zh-CN"/>
        </w:rPr>
        <w:t>Управление перевозочным процессом на железнодорожном транспорте»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допускаются </w:t>
      </w:r>
      <w:bookmarkStart w:id="19" w:name="_Hlk178690638"/>
      <w:r w:rsidR="009B2A35">
        <w:rPr>
          <w:rFonts w:eastAsia="Times New Roman" w:cs="Times New Roman"/>
          <w:color w:val="000000"/>
          <w:sz w:val="28"/>
          <w:szCs w:val="28"/>
        </w:rPr>
        <w:t>конкурсант</w:t>
      </w:r>
      <w:bookmarkEnd w:id="19"/>
      <w:r w:rsidR="009B2A35">
        <w:rPr>
          <w:rFonts w:eastAsia="Times New Roman" w:cs="Times New Roman"/>
          <w:color w:val="000000"/>
          <w:sz w:val="28"/>
          <w:szCs w:val="28"/>
        </w:rPr>
        <w:t xml:space="preserve">ы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</w:t>
      </w:r>
      <w:r w:rsidR="003B482E" w:rsidRPr="00AA3935">
        <w:rPr>
          <w:rFonts w:eastAsia="Times New Roman" w:cs="Times New Roman"/>
          <w:color w:val="000000"/>
          <w:sz w:val="28"/>
          <w:szCs w:val="28"/>
        </w:rPr>
        <w:t>по специальности «Организация перевозок и управление на транспорте (по видам)</w:t>
      </w:r>
      <w:r w:rsidR="00AA3935" w:rsidRPr="00AA393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B482E" w:rsidRPr="00AA3935">
        <w:rPr>
          <w:rFonts w:eastAsia="Times New Roman" w:cs="Times New Roman"/>
          <w:color w:val="000000"/>
          <w:sz w:val="28"/>
          <w:szCs w:val="28"/>
        </w:rPr>
        <w:t xml:space="preserve">(на железнодорожном транспорте)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lastRenderedPageBreak/>
        <w:t xml:space="preserve">выполнению заданий по состоянию здоровья </w:t>
      </w:r>
      <w:r w:rsidRPr="00AA3935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4846600F" w14:textId="77777777" w:rsidR="00A06B03" w:rsidRPr="00AA3935" w:rsidRDefault="00A06B03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EDFF76A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012380CB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A3935">
        <w:rPr>
          <w:rFonts w:eastAsia="Times New Roman" w:cs="Times New Roman"/>
          <w:color w:val="000000"/>
          <w:sz w:val="28"/>
          <w:szCs w:val="28"/>
        </w:rPr>
        <w:t>.</w:t>
      </w:r>
    </w:p>
    <w:p w14:paraId="4A1092B5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78D914F9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3B069D5A" w14:textId="2F740D96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9B2A35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A3935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7CF5A25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38C1E5C1" w14:textId="5F410436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9B2A35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а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0197EC51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C5192AD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074D9FB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3DDB3D0A" w14:textId="77777777" w:rsidR="009E2987" w:rsidRPr="00AA3935" w:rsidRDefault="009E2987" w:rsidP="009E29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психофизиологические факторы: напряжение зрения и внимания;</w:t>
      </w:r>
    </w:p>
    <w:p w14:paraId="1EC16DB8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оборудования).</w:t>
      </w:r>
    </w:p>
    <w:p w14:paraId="7D9AF173" w14:textId="77777777" w:rsidR="003B482E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</w:t>
      </w:r>
      <w:r w:rsidR="003B482E" w:rsidRPr="00AA3935">
        <w:rPr>
          <w:rFonts w:eastAsia="Times New Roman" w:cs="Times New Roman"/>
          <w:color w:val="000000"/>
          <w:sz w:val="28"/>
          <w:szCs w:val="28"/>
        </w:rPr>
        <w:t>в одежде и обуви в соответствии с конкурсным заданием.</w:t>
      </w:r>
    </w:p>
    <w:p w14:paraId="3C2DBF2A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420B87CC" w14:textId="77777777" w:rsidR="001A206B" w:rsidRPr="00AA3935" w:rsidRDefault="009269A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>.</w:t>
      </w:r>
    </w:p>
    <w:p w14:paraId="4F657945" w14:textId="146118D1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7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9B2A35">
        <w:rPr>
          <w:rFonts w:eastAsia="Times New Roman" w:cs="Times New Roman"/>
          <w:color w:val="000000"/>
          <w:sz w:val="28"/>
          <w:szCs w:val="28"/>
        </w:rPr>
        <w:t xml:space="preserve">Конкурсанты 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обязаны соблюдать действующие на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 w:rsidRPr="00AA3935"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02EA35F2" w14:textId="77777777" w:rsidR="001A206B" w:rsidRPr="00AA3935" w:rsidRDefault="009269A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6E242B46" w14:textId="77777777" w:rsidR="001A206B" w:rsidRPr="00AA3935" w:rsidRDefault="009269A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7C9D1CA2" w14:textId="1BABF47F" w:rsidR="009269AB" w:rsidRPr="00AA3935" w:rsidRDefault="009269A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9B2A35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ом норм и правил </w:t>
      </w:r>
      <w:r w:rsidR="00F66017" w:rsidRPr="00AA3935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32605B87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" w:name="_heading=h.tyjcwt"/>
      <w:bookmarkEnd w:id="20"/>
    </w:p>
    <w:p w14:paraId="35A41A71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A3935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3973711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B287519" w14:textId="77777777" w:rsidR="003B482E" w:rsidRPr="00AA3935" w:rsidRDefault="003B482E" w:rsidP="000611B0">
      <w:pPr>
        <w:pStyle w:val="af6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осмотреть и привести в порядок рабочее место;</w:t>
      </w:r>
    </w:p>
    <w:p w14:paraId="2A21058B" w14:textId="77777777" w:rsidR="003B482E" w:rsidRPr="00AA3935" w:rsidRDefault="003B482E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4FDE6795" w14:textId="77777777" w:rsidR="003B482E" w:rsidRPr="00AA3935" w:rsidRDefault="003B482E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убедиться в отсутствии засветок, отражений и бликов на экране монитора;</w:t>
      </w:r>
    </w:p>
    <w:p w14:paraId="2238A0EA" w14:textId="77777777" w:rsidR="003B482E" w:rsidRPr="00AA3935" w:rsidRDefault="003B482E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7181E60E" w14:textId="77777777" w:rsidR="003B482E" w:rsidRPr="00AA3935" w:rsidRDefault="003B482E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тела;</w:t>
      </w:r>
    </w:p>
    <w:p w14:paraId="1F639801" w14:textId="77777777" w:rsidR="001A206B" w:rsidRPr="00373405" w:rsidRDefault="003B482E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убедиться в правильном выполнении процедуры загрузки оборудования, правильных настройках</w:t>
      </w:r>
      <w:r w:rsidR="00373405">
        <w:rPr>
          <w:rFonts w:eastAsia="Times New Roman" w:cs="Times New Roman"/>
          <w:sz w:val="28"/>
          <w:szCs w:val="28"/>
          <w:lang w:eastAsia="zh-CN"/>
        </w:rPr>
        <w:t>;</w:t>
      </w:r>
    </w:p>
    <w:p w14:paraId="4ACB2E03" w14:textId="77777777" w:rsidR="00373405" w:rsidRPr="00AA3935" w:rsidRDefault="00373405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zh-CN"/>
        </w:rPr>
        <w:t>визуально проверить исправность проводов питания и отсутствие оголенных проводов.</w:t>
      </w:r>
    </w:p>
    <w:p w14:paraId="6FB10626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7545D092" w14:textId="771B4251" w:rsidR="003B482E" w:rsidRPr="009E2987" w:rsidRDefault="003B482E" w:rsidP="000611B0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при обнаружении неисправности оборудования (компьютера, оргтехники)</w:t>
      </w:r>
      <w:r w:rsidR="000611B0">
        <w:rPr>
          <w:rFonts w:cs="Times New Roman"/>
          <w:sz w:val="28"/>
          <w:szCs w:val="28"/>
        </w:rPr>
        <w:t>.</w:t>
      </w:r>
    </w:p>
    <w:p w14:paraId="125F591E" w14:textId="77777777" w:rsidR="001A206B" w:rsidRPr="00AA3935" w:rsidRDefault="00A8114D" w:rsidP="00AA393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lastRenderedPageBreak/>
        <w:t>4.3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EEA92E9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" w:name="_heading=h.3dy6vkm"/>
      <w:bookmarkEnd w:id="21"/>
    </w:p>
    <w:p w14:paraId="3812EBA2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A3935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AA3935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48E66A69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A8D1FB3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  <w:lang w:eastAsia="zh-CN"/>
        </w:rPr>
      </w:pPr>
      <w:bookmarkStart w:id="22" w:name="_heading=h.1t3h5sf"/>
      <w:bookmarkEnd w:id="22"/>
      <w:r w:rsidRPr="00AA3935">
        <w:rPr>
          <w:rFonts w:eastAsia="Times New Roman" w:cs="Times New Roman"/>
          <w:color w:val="000000"/>
          <w:sz w:val="28"/>
          <w:szCs w:val="28"/>
        </w:rPr>
        <w:t xml:space="preserve">5.2 </w:t>
      </w:r>
      <w:r w:rsidRPr="00AA3935">
        <w:rPr>
          <w:rFonts w:eastAsia="Times New Roman" w:cs="Times New Roman"/>
          <w:sz w:val="28"/>
          <w:szCs w:val="28"/>
          <w:lang w:eastAsia="zh-CN"/>
        </w:rPr>
        <w:t>Содержать в порядке и чистоте рабочее место</w:t>
      </w:r>
      <w:r w:rsidRPr="00AA3935">
        <w:rPr>
          <w:rFonts w:eastAsia="Times New Roman" w:cs="Times New Roman"/>
          <w:position w:val="0"/>
          <w:sz w:val="28"/>
          <w:szCs w:val="28"/>
          <w:lang w:eastAsia="zh-CN"/>
        </w:rPr>
        <w:t xml:space="preserve">. </w:t>
      </w:r>
    </w:p>
    <w:p w14:paraId="230602E6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5.3. Следить за тем, чтобы вентиляционные отверстия устройств ничем не были закрыты.</w:t>
      </w:r>
    </w:p>
    <w:p w14:paraId="38AA0879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 xml:space="preserve">5.4. Выполнять требования инструкции по эксплуатации оборудования. </w:t>
      </w:r>
    </w:p>
    <w:p w14:paraId="6E13D868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5.5. Соблюдать, установленные расписанием, трудовым распорядком регламентированные перерывы в работе.</w:t>
      </w:r>
    </w:p>
    <w:p w14:paraId="0A61EE71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5.6. Выполнять рекомендованные физические упражнения.</w:t>
      </w:r>
    </w:p>
    <w:p w14:paraId="6A0524D0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5.7. Запрещается отключать и подключать интерфейсные кабели периферийных устройств.</w:t>
      </w:r>
    </w:p>
    <w:p w14:paraId="62622F81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5.8. Запрещается класть на устройства средств компьютерной и оргтехники бумаги, папки и прочие посторонние предметы.</w:t>
      </w:r>
    </w:p>
    <w:p w14:paraId="6BC54FF0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5.9. Запрещается прикасаться к задней панели системного блока (процессора) при включенном питании.</w:t>
      </w:r>
    </w:p>
    <w:p w14:paraId="0B988F7E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5.10. Запрещается отключать электропитание во время выполнения программы, процесса.</w:t>
      </w:r>
    </w:p>
    <w:p w14:paraId="76C59E6D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5.11. Запрещается допускать попадание влаги, грязи, сыпучих веществ на устройства средств компьютерной и оргтехники.</w:t>
      </w:r>
    </w:p>
    <w:p w14:paraId="165BAAA5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5.12. Запрещается производить самостоятельно вскрытие и ремонт оборудования.</w:t>
      </w:r>
    </w:p>
    <w:p w14:paraId="55AE36E9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5.13. Запрещается работать со снятыми кожухами устройств компьютерной и оргтехники.</w:t>
      </w:r>
    </w:p>
    <w:p w14:paraId="177D609D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lastRenderedPageBreak/>
        <w:t>5.14. Запрещается располагаться при работе на расстоянии менее 50 см от экрана монитора.</w:t>
      </w:r>
    </w:p>
    <w:p w14:paraId="3FF023F4" w14:textId="77777777" w:rsidR="003B482E" w:rsidRDefault="003B482E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ins w:id="23" w:author="FilenkoNaV" w:date="2024-08-19T10:58:00Z"/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5.15.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7AA014F7" w14:textId="77777777" w:rsidR="00DA6BAA" w:rsidRPr="00AA3935" w:rsidRDefault="00DA6BAA" w:rsidP="00DA6BAA">
      <w:pPr>
        <w:tabs>
          <w:tab w:val="left" w:pos="709"/>
        </w:tabs>
        <w:spacing w:line="360" w:lineRule="auto"/>
        <w:ind w:firstLine="709"/>
        <w:jc w:val="both"/>
        <w:rPr>
          <w:ins w:id="24" w:author="FilenkoNaV" w:date="2024-08-19T10:58:00Z"/>
          <w:rFonts w:eastAsia="Times New Roman" w:cs="Times New Roman"/>
          <w:sz w:val="28"/>
          <w:szCs w:val="28"/>
        </w:rPr>
      </w:pPr>
      <w:ins w:id="25" w:author="FilenkoNaV" w:date="2024-08-19T10:58:00Z">
        <w:r>
          <w:rPr>
            <w:rFonts w:eastAsia="Times New Roman" w:cs="Times New Roman"/>
            <w:sz w:val="28"/>
            <w:szCs w:val="28"/>
            <w:lang w:eastAsia="zh-CN"/>
          </w:rPr>
          <w:t>5.16. Запрещается курить в помещении, где установлен компьютер.</w:t>
        </w:r>
      </w:ins>
    </w:p>
    <w:p w14:paraId="6A5132F3" w14:textId="77777777" w:rsidR="00DA6BAA" w:rsidRPr="00AA3935" w:rsidDel="00DA6BAA" w:rsidRDefault="00DA6BAA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del w:id="26" w:author="FilenkoNaV" w:date="2024-08-19T10:58:00Z"/>
          <w:rFonts w:eastAsia="Times New Roman" w:cs="Times New Roman"/>
          <w:sz w:val="28"/>
          <w:szCs w:val="28"/>
          <w:lang w:eastAsia="zh-CN"/>
        </w:rPr>
      </w:pPr>
    </w:p>
    <w:p w14:paraId="481C91C8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B118904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AA3935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AA3935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AA3935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3AC20C63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61F2B4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65A8BAD4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514563F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AA3935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AA3935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83D72B2" w14:textId="1DD8D937" w:rsidR="003B482E" w:rsidRPr="00AA3935" w:rsidRDefault="003B482E" w:rsidP="000611B0">
      <w:pPr>
        <w:pStyle w:val="af6"/>
        <w:numPr>
          <w:ilvl w:val="0"/>
          <w:numId w:val="18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 xml:space="preserve">любым возможным способом постараться загасить пламя в </w:t>
      </w:r>
      <w:r w:rsidR="000611B0">
        <w:rPr>
          <w:rFonts w:cs="Times New Roman"/>
          <w:sz w:val="28"/>
          <w:szCs w:val="28"/>
        </w:rPr>
        <w:t>«</w:t>
      </w:r>
      <w:r w:rsidRPr="00AA3935">
        <w:rPr>
          <w:rFonts w:cs="Times New Roman"/>
          <w:sz w:val="28"/>
          <w:szCs w:val="28"/>
        </w:rPr>
        <w:t>зародыше</w:t>
      </w:r>
      <w:r w:rsidR="000611B0">
        <w:rPr>
          <w:rFonts w:cs="Times New Roman"/>
          <w:sz w:val="28"/>
          <w:szCs w:val="28"/>
        </w:rPr>
        <w:t xml:space="preserve">» </w:t>
      </w:r>
      <w:r w:rsidRPr="00AA3935">
        <w:rPr>
          <w:rFonts w:cs="Times New Roman"/>
          <w:sz w:val="28"/>
          <w:szCs w:val="28"/>
        </w:rPr>
        <w:t>с обязательным соблюдением мер личной безопасности;</w:t>
      </w:r>
    </w:p>
    <w:p w14:paraId="7865FF43" w14:textId="77777777" w:rsidR="003B482E" w:rsidRPr="00AA3935" w:rsidRDefault="003B482E" w:rsidP="000611B0">
      <w:pPr>
        <w:pStyle w:val="af6"/>
        <w:numPr>
          <w:ilvl w:val="0"/>
          <w:numId w:val="18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 xml:space="preserve">при возгорании одежды попытаться сбросить ее, если это сделать не удается, упасть на пол и, перекатываясь, сбить пламя; </w:t>
      </w:r>
    </w:p>
    <w:p w14:paraId="7BFE9D0E" w14:textId="77777777" w:rsidR="003B482E" w:rsidRPr="00AA3935" w:rsidRDefault="003B482E" w:rsidP="000611B0">
      <w:pPr>
        <w:pStyle w:val="af6"/>
        <w:numPr>
          <w:ilvl w:val="0"/>
          <w:numId w:val="18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71DC1BB1" w14:textId="77777777" w:rsidR="003B482E" w:rsidRPr="00AA3935" w:rsidRDefault="003B482E" w:rsidP="000611B0">
      <w:pPr>
        <w:pStyle w:val="af6"/>
        <w:numPr>
          <w:ilvl w:val="0"/>
          <w:numId w:val="18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пламя, основная опасность пожара для человека – дым, при наступлении признаков удушья лечь на пол и как можно быстрее ползти в сторону эвакуационного выхода.</w:t>
      </w:r>
    </w:p>
    <w:p w14:paraId="241F4E03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000948A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</w:t>
      </w:r>
      <w:r w:rsidR="009E2987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114F6EF7" w14:textId="0334A588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lastRenderedPageBreak/>
        <w:t>6.</w:t>
      </w:r>
      <w:r w:rsidR="009E2987">
        <w:rPr>
          <w:rFonts w:eastAsia="Times New Roman" w:cs="Times New Roman"/>
          <w:color w:val="000000"/>
          <w:sz w:val="28"/>
          <w:szCs w:val="28"/>
        </w:rPr>
        <w:t>4</w:t>
      </w:r>
      <w:r w:rsidRPr="00AA3935">
        <w:rPr>
          <w:rFonts w:eastAsia="Times New Roman" w:cs="Times New Roman"/>
          <w:color w:val="000000"/>
          <w:sz w:val="28"/>
          <w:szCs w:val="28"/>
        </w:rPr>
        <w:t>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90F7E">
        <w:rPr>
          <w:rFonts w:eastAsia="Times New Roman" w:cs="Times New Roman"/>
          <w:color w:val="000000"/>
          <w:sz w:val="28"/>
          <w:szCs w:val="28"/>
        </w:rPr>
        <w:t>регионального этапа 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>,</w:t>
      </w:r>
      <w:ins w:id="27" w:author="FilenkoNaV" w:date="2024-08-19T11:00:00Z">
        <w:r w:rsidR="00662F19">
          <w:rPr>
            <w:rFonts w:eastAsia="Times New Roman" w:cs="Times New Roman"/>
            <w:color w:val="000000"/>
            <w:sz w:val="28"/>
            <w:szCs w:val="28"/>
          </w:rPr>
          <w:t xml:space="preserve"> вызвать пожарную охрану</w:t>
        </w:r>
      </w:ins>
      <w:r w:rsidRPr="00AA3935">
        <w:rPr>
          <w:rFonts w:eastAsia="Times New Roman" w:cs="Times New Roman"/>
          <w:color w:val="000000"/>
          <w:sz w:val="28"/>
          <w:szCs w:val="28"/>
        </w:rPr>
        <w:t xml:space="preserve">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F60C4BC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</w:t>
      </w:r>
      <w:r w:rsidR="009E2987">
        <w:rPr>
          <w:rFonts w:eastAsia="Times New Roman" w:cs="Times New Roman"/>
          <w:color w:val="000000"/>
          <w:sz w:val="28"/>
          <w:szCs w:val="28"/>
        </w:rPr>
        <w:t>4</w:t>
      </w:r>
      <w:r w:rsidRPr="00AA3935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2E683352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</w:t>
      </w:r>
      <w:r w:rsidR="009E2987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E858E27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" w:name="_heading=h.4d34og8"/>
      <w:bookmarkEnd w:id="28"/>
    </w:p>
    <w:p w14:paraId="14AB654F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A3935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0E5A33FC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5890B70" w14:textId="77777777" w:rsidR="003B482E" w:rsidRPr="00AA3935" w:rsidRDefault="003B482E" w:rsidP="000611B0">
      <w:pPr>
        <w:pStyle w:val="af6"/>
        <w:numPr>
          <w:ilvl w:val="0"/>
          <w:numId w:val="17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привести в порядок рабочее место, сложить используемые канцелярские принадлежности и документацию;</w:t>
      </w:r>
    </w:p>
    <w:p w14:paraId="658886B3" w14:textId="53C2DE98" w:rsidR="00662F19" w:rsidRPr="00AA3935" w:rsidRDefault="00662F19" w:rsidP="000611B0">
      <w:pPr>
        <w:pStyle w:val="af6"/>
        <w:numPr>
          <w:ilvl w:val="0"/>
          <w:numId w:val="17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ins w:id="29" w:author="FilenkoNaV" w:date="2024-08-19T11:01:00Z"/>
          <w:rFonts w:cs="Times New Roman"/>
          <w:sz w:val="28"/>
          <w:szCs w:val="28"/>
        </w:rPr>
      </w:pPr>
      <w:ins w:id="30" w:author="FilenkoNaV" w:date="2024-08-19T11:01:00Z">
        <w:r>
          <w:rPr>
            <w:rFonts w:cs="Times New Roman"/>
            <w:sz w:val="28"/>
            <w:szCs w:val="28"/>
          </w:rPr>
          <w:t>необходимо обесточить все средства вычислительной техники</w:t>
        </w:r>
      </w:ins>
      <w:r w:rsidR="000611B0">
        <w:rPr>
          <w:rFonts w:cs="Times New Roman"/>
          <w:sz w:val="28"/>
          <w:szCs w:val="28"/>
        </w:rPr>
        <w:t>;</w:t>
      </w:r>
    </w:p>
    <w:p w14:paraId="41A47804" w14:textId="77777777" w:rsidR="003B482E" w:rsidRPr="00AA3935" w:rsidRDefault="003B482E" w:rsidP="000611B0">
      <w:pPr>
        <w:pStyle w:val="af6"/>
        <w:numPr>
          <w:ilvl w:val="0"/>
          <w:numId w:val="17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D9CF603" w14:textId="77777777" w:rsidR="001A206B" w:rsidRPr="00AA3935" w:rsidRDefault="001A206B" w:rsidP="00AA3935">
      <w:pPr>
        <w:pStyle w:val="af6"/>
        <w:tabs>
          <w:tab w:val="left" w:pos="0"/>
          <w:tab w:val="left" w:pos="1134"/>
        </w:tabs>
        <w:spacing w:line="360" w:lineRule="auto"/>
        <w:ind w:hanging="11"/>
        <w:contextualSpacing/>
        <w:jc w:val="both"/>
        <w:outlineLvl w:val="9"/>
        <w:rPr>
          <w:rFonts w:cs="Times New Roman"/>
          <w:sz w:val="28"/>
          <w:szCs w:val="28"/>
        </w:rPr>
      </w:pPr>
    </w:p>
    <w:sectPr w:rsidR="001A206B" w:rsidRPr="00AA3935" w:rsidSect="000611B0">
      <w:footerReference w:type="default" r:id="rId10"/>
      <w:footerReference w:type="first" r:id="rId11"/>
      <w:pgSz w:w="11906" w:h="16838"/>
      <w:pgMar w:top="851" w:right="567" w:bottom="851" w:left="1418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A4015" w14:textId="77777777" w:rsidR="006214E2" w:rsidRDefault="006214E2">
      <w:pPr>
        <w:spacing w:line="240" w:lineRule="auto"/>
      </w:pPr>
      <w:r>
        <w:separator/>
      </w:r>
    </w:p>
  </w:endnote>
  <w:endnote w:type="continuationSeparator" w:id="0">
    <w:p w14:paraId="3DD6C724" w14:textId="77777777" w:rsidR="006214E2" w:rsidRDefault="00621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84530" w14:textId="77777777" w:rsidR="001A206B" w:rsidRPr="000611B0" w:rsidRDefault="005F7D79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611B0">
      <w:rPr>
        <w:rFonts w:cs="Times New Roman"/>
        <w:color w:val="000000"/>
      </w:rPr>
      <w:fldChar w:fldCharType="begin"/>
    </w:r>
    <w:r w:rsidR="00A8114D" w:rsidRPr="000611B0">
      <w:rPr>
        <w:rFonts w:cs="Times New Roman"/>
        <w:color w:val="000000"/>
      </w:rPr>
      <w:instrText>PAGE</w:instrText>
    </w:r>
    <w:r w:rsidRPr="000611B0">
      <w:rPr>
        <w:rFonts w:cs="Times New Roman"/>
        <w:color w:val="000000"/>
      </w:rPr>
      <w:fldChar w:fldCharType="separate"/>
    </w:r>
    <w:r w:rsidR="00F33820">
      <w:rPr>
        <w:rFonts w:cs="Times New Roman"/>
        <w:noProof/>
        <w:color w:val="000000"/>
      </w:rPr>
      <w:t>5</w:t>
    </w:r>
    <w:r w:rsidRPr="000611B0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1C7A2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7F805" w14:textId="77777777" w:rsidR="006214E2" w:rsidRDefault="006214E2">
      <w:pPr>
        <w:spacing w:line="240" w:lineRule="auto"/>
      </w:pPr>
      <w:r>
        <w:separator/>
      </w:r>
    </w:p>
  </w:footnote>
  <w:footnote w:type="continuationSeparator" w:id="0">
    <w:p w14:paraId="6518EF82" w14:textId="77777777" w:rsidR="006214E2" w:rsidRDefault="006214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5507808"/>
    <w:multiLevelType w:val="hybridMultilevel"/>
    <w:tmpl w:val="4EA0E3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8DE3B72"/>
    <w:multiLevelType w:val="hybridMultilevel"/>
    <w:tmpl w:val="AEFA4D1A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D827BE"/>
    <w:multiLevelType w:val="hybridMultilevel"/>
    <w:tmpl w:val="DA429B3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22094C"/>
    <w:multiLevelType w:val="hybridMultilevel"/>
    <w:tmpl w:val="CA1AED3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EB3025"/>
    <w:multiLevelType w:val="hybridMultilevel"/>
    <w:tmpl w:val="616A9C28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034C9"/>
    <w:multiLevelType w:val="hybridMultilevel"/>
    <w:tmpl w:val="84E83FB8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4CCC766E"/>
    <w:multiLevelType w:val="hybridMultilevel"/>
    <w:tmpl w:val="6054D44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1A34B2"/>
    <w:multiLevelType w:val="hybridMultilevel"/>
    <w:tmpl w:val="7E0AD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748F55E7"/>
    <w:multiLevelType w:val="hybridMultilevel"/>
    <w:tmpl w:val="8C10B03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4"/>
  </w:num>
  <w:num w:numId="5">
    <w:abstractNumId w:val="15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9"/>
  </w:num>
  <w:num w:numId="12">
    <w:abstractNumId w:val="13"/>
  </w:num>
  <w:num w:numId="13">
    <w:abstractNumId w:val="3"/>
  </w:num>
  <w:num w:numId="14">
    <w:abstractNumId w:val="1"/>
  </w:num>
  <w:num w:numId="15">
    <w:abstractNumId w:val="17"/>
  </w:num>
  <w:num w:numId="16">
    <w:abstractNumId w:val="4"/>
  </w:num>
  <w:num w:numId="17">
    <w:abstractNumId w:val="12"/>
  </w:num>
  <w:num w:numId="1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Дамеловская Татьяна Александровна">
    <w15:presenceInfo w15:providerId="AD" w15:userId="S-1-5-21-2057840189-3487231898-3550820021-6177"/>
  </w15:person>
  <w15:person w15:author="Юшина Ольга Геннадиевна">
    <w15:presenceInfo w15:providerId="None" w15:userId="Юшина Ольга Геннади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4270"/>
    <w:rsid w:val="000611B0"/>
    <w:rsid w:val="00067573"/>
    <w:rsid w:val="00095B56"/>
    <w:rsid w:val="00193D38"/>
    <w:rsid w:val="00195C80"/>
    <w:rsid w:val="001A206B"/>
    <w:rsid w:val="001E3697"/>
    <w:rsid w:val="00325995"/>
    <w:rsid w:val="00373405"/>
    <w:rsid w:val="003B4030"/>
    <w:rsid w:val="003B482E"/>
    <w:rsid w:val="00490F7E"/>
    <w:rsid w:val="00584FB3"/>
    <w:rsid w:val="005E4A8A"/>
    <w:rsid w:val="005F7D79"/>
    <w:rsid w:val="006214E2"/>
    <w:rsid w:val="00662F19"/>
    <w:rsid w:val="009269AB"/>
    <w:rsid w:val="00940A53"/>
    <w:rsid w:val="009B2A35"/>
    <w:rsid w:val="009E2987"/>
    <w:rsid w:val="00A06B03"/>
    <w:rsid w:val="00A7162A"/>
    <w:rsid w:val="00A74F0F"/>
    <w:rsid w:val="00A8114D"/>
    <w:rsid w:val="00A86A9D"/>
    <w:rsid w:val="00AA3935"/>
    <w:rsid w:val="00B13E6A"/>
    <w:rsid w:val="00B366B4"/>
    <w:rsid w:val="00C2097A"/>
    <w:rsid w:val="00C41520"/>
    <w:rsid w:val="00C574F2"/>
    <w:rsid w:val="00DA6BAA"/>
    <w:rsid w:val="00DB64A0"/>
    <w:rsid w:val="00E85FDA"/>
    <w:rsid w:val="00F26301"/>
    <w:rsid w:val="00F33820"/>
    <w:rsid w:val="00F63647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5E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193D38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193D38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193D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193D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193D3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193D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193D3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193D3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93D3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93D3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93D3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93D3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193D3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93D3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193D3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193D3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193D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193D3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193D3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193D38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193D38"/>
    <w:rPr>
      <w:sz w:val="24"/>
      <w:szCs w:val="24"/>
    </w:rPr>
  </w:style>
  <w:style w:type="character" w:customStyle="1" w:styleId="QuoteChar">
    <w:name w:val="Quote Char"/>
    <w:uiPriority w:val="29"/>
    <w:rsid w:val="00193D38"/>
    <w:rPr>
      <w:i/>
    </w:rPr>
  </w:style>
  <w:style w:type="character" w:customStyle="1" w:styleId="IntenseQuoteChar">
    <w:name w:val="Intense Quote Char"/>
    <w:uiPriority w:val="30"/>
    <w:rsid w:val="00193D38"/>
    <w:rPr>
      <w:i/>
    </w:rPr>
  </w:style>
  <w:style w:type="character" w:customStyle="1" w:styleId="HeaderChar">
    <w:name w:val="Header Char"/>
    <w:basedOn w:val="a0"/>
    <w:uiPriority w:val="99"/>
    <w:rsid w:val="00193D38"/>
  </w:style>
  <w:style w:type="character" w:customStyle="1" w:styleId="CaptionChar">
    <w:name w:val="Caption Char"/>
    <w:uiPriority w:val="99"/>
    <w:rsid w:val="00193D38"/>
  </w:style>
  <w:style w:type="character" w:customStyle="1" w:styleId="FootnoteTextChar">
    <w:name w:val="Footnote Text Char"/>
    <w:uiPriority w:val="99"/>
    <w:rsid w:val="00193D38"/>
    <w:rPr>
      <w:sz w:val="18"/>
    </w:rPr>
  </w:style>
  <w:style w:type="character" w:customStyle="1" w:styleId="EndnoteTextChar">
    <w:name w:val="Endnote Text Char"/>
    <w:uiPriority w:val="99"/>
    <w:rsid w:val="00193D38"/>
    <w:rPr>
      <w:sz w:val="20"/>
    </w:rPr>
  </w:style>
  <w:style w:type="character" w:customStyle="1" w:styleId="11">
    <w:name w:val="Заголовок 1 Знак1"/>
    <w:link w:val="1"/>
    <w:uiPriority w:val="9"/>
    <w:rsid w:val="00193D38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193D3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193D3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193D3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193D3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93D3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93D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193D3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193D3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193D38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193D38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193D38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193D38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193D3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93D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93D38"/>
    <w:rPr>
      <w:i/>
    </w:rPr>
  </w:style>
  <w:style w:type="paragraph" w:styleId="aa">
    <w:name w:val="header"/>
    <w:basedOn w:val="a"/>
    <w:link w:val="10"/>
    <w:hidden/>
    <w:qFormat/>
    <w:rsid w:val="00193D3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193D38"/>
  </w:style>
  <w:style w:type="paragraph" w:styleId="ab">
    <w:name w:val="footer"/>
    <w:basedOn w:val="a"/>
    <w:link w:val="12"/>
    <w:hidden/>
    <w:qFormat/>
    <w:rsid w:val="00193D3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193D38"/>
  </w:style>
  <w:style w:type="paragraph" w:styleId="ac">
    <w:name w:val="caption"/>
    <w:basedOn w:val="a"/>
    <w:next w:val="a"/>
    <w:uiPriority w:val="35"/>
    <w:semiHidden/>
    <w:unhideWhenUsed/>
    <w:qFormat/>
    <w:rsid w:val="00193D3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193D38"/>
  </w:style>
  <w:style w:type="table" w:styleId="ad">
    <w:name w:val="Table Grid"/>
    <w:basedOn w:val="a1"/>
    <w:hidden/>
    <w:qFormat/>
    <w:rsid w:val="00193D38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93D3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193D3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93D3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93D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193D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193D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93D3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93D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93D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93D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93D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93D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93D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93D3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93D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93D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93D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93D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93D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93D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93D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93D3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93D3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93D3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93D3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93D3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93D3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93D3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93D3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93D3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193D38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193D38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193D38"/>
    <w:rPr>
      <w:sz w:val="18"/>
    </w:rPr>
  </w:style>
  <w:style w:type="character" w:styleId="af0">
    <w:name w:val="footnote reference"/>
    <w:hidden/>
    <w:qFormat/>
    <w:rsid w:val="00193D38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193D38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193D38"/>
    <w:rPr>
      <w:sz w:val="20"/>
    </w:rPr>
  </w:style>
  <w:style w:type="character" w:styleId="af3">
    <w:name w:val="endnote reference"/>
    <w:uiPriority w:val="99"/>
    <w:semiHidden/>
    <w:unhideWhenUsed/>
    <w:rsid w:val="00193D38"/>
    <w:rPr>
      <w:vertAlign w:val="superscript"/>
    </w:rPr>
  </w:style>
  <w:style w:type="paragraph" w:styleId="14">
    <w:name w:val="toc 1"/>
    <w:basedOn w:val="a"/>
    <w:next w:val="a"/>
    <w:hidden/>
    <w:qFormat/>
    <w:rsid w:val="00193D38"/>
  </w:style>
  <w:style w:type="paragraph" w:styleId="23">
    <w:name w:val="toc 2"/>
    <w:basedOn w:val="a"/>
    <w:next w:val="a"/>
    <w:hidden/>
    <w:qFormat/>
    <w:rsid w:val="00193D38"/>
    <w:pPr>
      <w:ind w:left="240"/>
    </w:pPr>
  </w:style>
  <w:style w:type="paragraph" w:styleId="32">
    <w:name w:val="toc 3"/>
    <w:basedOn w:val="a"/>
    <w:next w:val="a"/>
    <w:uiPriority w:val="39"/>
    <w:unhideWhenUsed/>
    <w:rsid w:val="00193D3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93D3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93D3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93D3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93D3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93D3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93D38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193D38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193D38"/>
  </w:style>
  <w:style w:type="table" w:customStyle="1" w:styleId="TableNormal">
    <w:name w:val="Table Normal"/>
    <w:rsid w:val="00193D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193D38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rsid w:val="00193D38"/>
    <w:pPr>
      <w:ind w:left="720"/>
    </w:pPr>
  </w:style>
  <w:style w:type="paragraph" w:styleId="af7">
    <w:name w:val="Balloon Text"/>
    <w:basedOn w:val="a"/>
    <w:hidden/>
    <w:qFormat/>
    <w:rsid w:val="00193D38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193D38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193D38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193D38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193D38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193D38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193D38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193D38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193D38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193D38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193D38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193D3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193D3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Экспедирование грузов</cp:lastModifiedBy>
  <cp:revision>18</cp:revision>
  <dcterms:created xsi:type="dcterms:W3CDTF">2023-10-10T08:16:00Z</dcterms:created>
  <dcterms:modified xsi:type="dcterms:W3CDTF">2025-01-28T12:59:00Z</dcterms:modified>
</cp:coreProperties>
</file>